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18200" w14:textId="1235AD75" w:rsidR="00391405" w:rsidRPr="00A06430" w:rsidRDefault="00DD6D90" w:rsidP="004F084E">
      <w:pPr>
        <w:spacing w:after="0" w:line="240" w:lineRule="auto"/>
        <w:ind w:left="6237"/>
        <w:jc w:val="center"/>
        <w:rPr>
          <w:rFonts w:ascii="Times New Roman" w:hAnsi="Times New Roman"/>
          <w:sz w:val="20"/>
          <w:szCs w:val="18"/>
        </w:rPr>
      </w:pPr>
      <w:r w:rsidRPr="00827921">
        <w:rPr>
          <w:rFonts w:ascii="Times New Roman" w:hAnsi="Times New Roman"/>
          <w:sz w:val="20"/>
          <w:szCs w:val="18"/>
        </w:rPr>
        <w:t>Приложение № </w:t>
      </w:r>
      <w:r w:rsidR="00D76409">
        <w:rPr>
          <w:rFonts w:ascii="Times New Roman" w:hAnsi="Times New Roman"/>
          <w:sz w:val="20"/>
          <w:szCs w:val="18"/>
        </w:rPr>
        <w:t>3</w:t>
      </w:r>
    </w:p>
    <w:p w14:paraId="25451FFB" w14:textId="77777777" w:rsidR="00DD6D90" w:rsidRPr="00DD6D90" w:rsidRDefault="00DD6D90" w:rsidP="004F084E">
      <w:pPr>
        <w:spacing w:after="0" w:line="240" w:lineRule="auto"/>
        <w:ind w:left="6237"/>
        <w:jc w:val="center"/>
        <w:rPr>
          <w:rFonts w:ascii="Times New Roman" w:hAnsi="Times New Roman"/>
          <w:sz w:val="20"/>
          <w:szCs w:val="18"/>
        </w:rPr>
      </w:pPr>
      <w:r w:rsidRPr="00DD6D90">
        <w:rPr>
          <w:rFonts w:ascii="Times New Roman" w:hAnsi="Times New Roman"/>
          <w:sz w:val="20"/>
          <w:szCs w:val="18"/>
        </w:rPr>
        <w:t>к Техническому заданию</w:t>
      </w:r>
    </w:p>
    <w:p w14:paraId="43161831" w14:textId="77777777" w:rsidR="00C7706B" w:rsidRPr="00C7706B" w:rsidRDefault="00C7706B" w:rsidP="00C7706B">
      <w:pPr>
        <w:spacing w:before="120" w:after="120"/>
        <w:ind w:left="6237"/>
        <w:contextualSpacing/>
        <w:jc w:val="center"/>
        <w:rPr>
          <w:rFonts w:ascii="Times New Roman" w:hAnsi="Times New Roman"/>
          <w:sz w:val="20"/>
          <w:szCs w:val="18"/>
        </w:rPr>
      </w:pPr>
      <w:r w:rsidRPr="00C7706B">
        <w:rPr>
          <w:rFonts w:ascii="Times New Roman" w:hAnsi="Times New Roman"/>
          <w:sz w:val="20"/>
          <w:szCs w:val="18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(за исключением Республики Крым</w:t>
      </w:r>
      <w:r w:rsidRPr="00C7706B">
        <w:rPr>
          <w:rFonts w:ascii="Times New Roman" w:hAnsi="Times New Roman"/>
          <w:sz w:val="20"/>
          <w:szCs w:val="18"/>
        </w:rPr>
        <w:br/>
        <w:t xml:space="preserve"> 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</w:p>
    <w:p w14:paraId="5DAC86B9" w14:textId="77777777" w:rsidR="00C7706B" w:rsidRPr="00497670" w:rsidRDefault="00C7706B" w:rsidP="00837167">
      <w:pPr>
        <w:spacing w:before="120" w:after="120"/>
        <w:ind w:left="6237"/>
        <w:contextualSpacing/>
        <w:jc w:val="center"/>
        <w:rPr>
          <w:rFonts w:ascii="Times New Roman" w:hAnsi="Times New Roman"/>
          <w:sz w:val="20"/>
          <w:szCs w:val="18"/>
        </w:rPr>
      </w:pPr>
    </w:p>
    <w:p w14:paraId="67E89BD3" w14:textId="641CFB76" w:rsidR="00DD6D90" w:rsidRPr="00827921" w:rsidRDefault="00DD6D90" w:rsidP="004F084E">
      <w:pPr>
        <w:spacing w:before="120" w:after="120"/>
        <w:ind w:left="6237"/>
        <w:contextualSpacing/>
        <w:jc w:val="center"/>
        <w:rPr>
          <w:rFonts w:ascii="Times New Roman" w:hAnsi="Times New Roman" w:cs="Times New Roman"/>
          <w:sz w:val="14"/>
          <w:szCs w:val="28"/>
        </w:rPr>
      </w:pPr>
    </w:p>
    <w:p w14:paraId="61AEDDF8" w14:textId="77777777" w:rsidR="00DD6D90" w:rsidRPr="00FA0B28" w:rsidRDefault="00DD6D90" w:rsidP="00DD6D90">
      <w:pPr>
        <w:pStyle w:val="a3"/>
        <w:tabs>
          <w:tab w:val="left" w:pos="1276"/>
        </w:tabs>
        <w:spacing w:before="120" w:after="12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FA0B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Начало формы</w:t>
      </w: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0C8657A7" w14:textId="77777777" w:rsidR="00EC661D" w:rsidRDefault="00EC661D" w:rsidP="00DD6D90">
      <w:pPr>
        <w:tabs>
          <w:tab w:val="left" w:pos="1276"/>
        </w:tabs>
        <w:spacing w:before="120"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61D"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14:paraId="18DD4C01" w14:textId="77777777" w:rsidR="00DD6D90" w:rsidRPr="00FA0B28" w:rsidRDefault="00652534" w:rsidP="004F084E">
      <w:pPr>
        <w:spacing w:before="120" w:after="120"/>
        <w:contextualSpacing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проверки оказания Услуг</w:t>
      </w:r>
      <w:r w:rsidR="007F43FA" w:rsidRPr="00FA0B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CB98DE3" w14:textId="77777777" w:rsidR="00DD6D90" w:rsidRPr="00837167" w:rsidRDefault="00DD6D90" w:rsidP="00DD6D90">
      <w:pPr>
        <w:spacing w:before="120" w:after="120"/>
        <w:ind w:left="720" w:firstLine="708"/>
        <w:contextualSpacing/>
        <w:jc w:val="both"/>
        <w:rPr>
          <w:rFonts w:ascii="Times New Roman" w:hAnsi="Times New Roman" w:cs="Times New Roman"/>
          <w:sz w:val="36"/>
          <w:szCs w:val="28"/>
        </w:rPr>
      </w:pPr>
    </w:p>
    <w:p w14:paraId="75854143" w14:textId="77777777" w:rsidR="00DD6D90" w:rsidRPr="00FA0B28" w:rsidRDefault="00DD6D90" w:rsidP="009D70F5">
      <w:pPr>
        <w:spacing w:before="120" w:after="120"/>
        <w:ind w:left="720" w:firstLine="708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Мы, нижеподписавшиеся, от лица _________________ (далее – Исполнитель), в лице </w:t>
      </w:r>
    </w:p>
    <w:p w14:paraId="142594AA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 w:rsidRPr="00FA0B28">
        <w:rPr>
          <w:rFonts w:ascii="Times New Roman" w:hAnsi="Times New Roman" w:cs="Times New Roman"/>
          <w:sz w:val="20"/>
          <w:szCs w:val="20"/>
        </w:rPr>
        <w:t>(должность, фамилия, имя, отчество)</w:t>
      </w:r>
    </w:p>
    <w:p w14:paraId="00C4F1D6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1E7E5B70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действующего (-ей) на основании ________________________________________</w:t>
      </w:r>
    </w:p>
    <w:p w14:paraId="7086901B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__________________________________________________________________,</w:t>
      </w:r>
    </w:p>
    <w:p w14:paraId="75535EE5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</w:p>
    <w:p w14:paraId="1A6C5BD3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4A0B5F08" w14:textId="77777777" w:rsidR="00DD6D90" w:rsidRPr="00FA0B28" w:rsidRDefault="00DD6D90" w:rsidP="009D70F5">
      <w:pPr>
        <w:spacing w:after="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F5384" w:rsidRPr="00FA0B28">
        <w:rPr>
          <w:rFonts w:ascii="Times New Roman" w:hAnsi="Times New Roman" w:cs="Times New Roman"/>
          <w:sz w:val="28"/>
          <w:szCs w:val="28"/>
        </w:rPr>
        <w:t>Заказчик</w:t>
      </w:r>
      <w:r w:rsidRPr="00FA0B28">
        <w:rPr>
          <w:rFonts w:ascii="Times New Roman" w:hAnsi="Times New Roman" w:cs="Times New Roman"/>
          <w:sz w:val="28"/>
          <w:szCs w:val="28"/>
        </w:rPr>
        <w:t>), в лице ____________________________________________</w:t>
      </w:r>
    </w:p>
    <w:p w14:paraId="31498448" w14:textId="77777777" w:rsidR="00DD6D90" w:rsidRPr="00FA0B28" w:rsidRDefault="00DD6D90" w:rsidP="009D70F5">
      <w:pPr>
        <w:spacing w:after="0"/>
        <w:contextualSpacing/>
        <w:jc w:val="both"/>
      </w:pPr>
      <w:r w:rsidRPr="00FA0B2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(должность, фамилия, имя, отчество)</w:t>
      </w:r>
    </w:p>
    <w:p w14:paraId="6C6497D8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6A222391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действующего (-ей) на основании _____________________________________</w:t>
      </w:r>
    </w:p>
    <w:p w14:paraId="3ABB534F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3F77CB2D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</w:p>
    <w:p w14:paraId="71BA5024" w14:textId="77777777" w:rsidR="00DD6D90" w:rsidRPr="00FA0B28" w:rsidRDefault="00DD6D90" w:rsidP="00DD6D90">
      <w:pPr>
        <w:spacing w:before="120" w:after="120"/>
        <w:ind w:firstLine="708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составили настоящий акт о том, что 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>подключение социально значимых объектов к ЕСПД</w:t>
      </w:r>
      <w:r w:rsidR="00EC661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66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перечисленных в таблице, 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обеспечено </w:t>
      </w:r>
      <w:r w:rsidRPr="00FA0B28">
        <w:rPr>
          <w:rFonts w:ascii="Times New Roman" w:hAnsi="Times New Roman" w:cs="Times New Roman"/>
          <w:sz w:val="28"/>
          <w:szCs w:val="28"/>
        </w:rPr>
        <w:t>Исполнителем в соответствии с требованиями государственного конт</w:t>
      </w:r>
      <w:r w:rsidR="00FA0B28">
        <w:rPr>
          <w:rFonts w:ascii="Times New Roman" w:hAnsi="Times New Roman" w:cs="Times New Roman"/>
          <w:sz w:val="28"/>
          <w:szCs w:val="28"/>
        </w:rPr>
        <w:t>ракта от «___» ____________ 20__</w:t>
      </w:r>
      <w:r w:rsidRPr="00FA0B28">
        <w:rPr>
          <w:rFonts w:ascii="Times New Roman" w:hAnsi="Times New Roman" w:cs="Times New Roman"/>
          <w:sz w:val="28"/>
          <w:szCs w:val="28"/>
        </w:rPr>
        <w:t xml:space="preserve"> года №___________.</w:t>
      </w:r>
    </w:p>
    <w:p w14:paraId="13A16A45" w14:textId="77777777" w:rsidR="00DD6D90" w:rsidRPr="00FA0B28" w:rsidRDefault="00DD6D90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  <w:r w:rsidRPr="00FA0B28">
        <w:rPr>
          <w:rFonts w:ascii="Times New Roman" w:hAnsi="Times New Roman" w:cs="Times New Roman"/>
          <w:sz w:val="28"/>
          <w:szCs w:val="28"/>
        </w:rPr>
        <w:tab/>
      </w:r>
      <w:r w:rsidRPr="00FA0B28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(указывается технология подключения)</w:t>
      </w:r>
    </w:p>
    <w:p w14:paraId="32768FD7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978FC7B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17AB834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5BF95B3C" w14:textId="77777777" w:rsidR="00E27AB4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82DFD6B" w14:textId="77777777" w:rsidR="00EC661D" w:rsidRPr="00FA0B28" w:rsidRDefault="00EC661D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675FB109" w14:textId="77777777" w:rsidR="00E27AB4" w:rsidRPr="00FA0B28" w:rsidRDefault="00E27AB4" w:rsidP="00DD6D90">
      <w:pPr>
        <w:spacing w:before="120" w:after="0"/>
        <w:ind w:firstLine="708"/>
        <w:contextualSpacing/>
        <w:jc w:val="both"/>
      </w:pPr>
    </w:p>
    <w:tbl>
      <w:tblPr>
        <w:tblStyle w:val="a5"/>
        <w:tblW w:w="15115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275"/>
        <w:gridCol w:w="2410"/>
        <w:gridCol w:w="1276"/>
        <w:gridCol w:w="1134"/>
        <w:gridCol w:w="2504"/>
        <w:gridCol w:w="1026"/>
        <w:gridCol w:w="1148"/>
        <w:gridCol w:w="2220"/>
      </w:tblGrid>
      <w:tr w:rsidR="00E27AB4" w:rsidRPr="00FA0B28" w14:paraId="142451B6" w14:textId="77777777" w:rsidTr="00EC661D">
        <w:trPr>
          <w:trHeight w:val="20"/>
        </w:trPr>
        <w:tc>
          <w:tcPr>
            <w:tcW w:w="562" w:type="dxa"/>
            <w:vAlign w:val="center"/>
            <w:hideMark/>
          </w:tcPr>
          <w:p w14:paraId="5D1784D4" w14:textId="77777777" w:rsidR="00E27AB4" w:rsidRPr="00FA0B28" w:rsidRDefault="00E27AB4" w:rsidP="00E27AB4">
            <w:pPr>
              <w:spacing w:line="240" w:lineRule="auto"/>
            </w:pPr>
            <w:r w:rsidRPr="00FA0B28">
              <w:t>№ п/п</w:t>
            </w:r>
          </w:p>
        </w:tc>
        <w:tc>
          <w:tcPr>
            <w:tcW w:w="1560" w:type="dxa"/>
            <w:vAlign w:val="center"/>
            <w:hideMark/>
          </w:tcPr>
          <w:p w14:paraId="6A4F9BB2" w14:textId="77777777" w:rsidR="00E27AB4" w:rsidRPr="00FA0B28" w:rsidRDefault="00E27AB4" w:rsidP="00E27AB4">
            <w:pPr>
              <w:spacing w:line="240" w:lineRule="auto"/>
            </w:pPr>
            <w:r w:rsidRPr="00FA0B28">
              <w:t>Субъект Российской Федерации</w:t>
            </w:r>
          </w:p>
        </w:tc>
        <w:tc>
          <w:tcPr>
            <w:tcW w:w="1275" w:type="dxa"/>
            <w:vAlign w:val="center"/>
            <w:hideMark/>
          </w:tcPr>
          <w:p w14:paraId="0B14DDF9" w14:textId="77777777" w:rsidR="00E27AB4" w:rsidRPr="00FA0B28" w:rsidRDefault="00E27AB4" w:rsidP="00E27AB4">
            <w:pPr>
              <w:spacing w:line="240" w:lineRule="auto"/>
            </w:pPr>
            <w:r w:rsidRPr="00FA0B28">
              <w:t>Тип населённого пункта</w:t>
            </w:r>
          </w:p>
        </w:tc>
        <w:tc>
          <w:tcPr>
            <w:tcW w:w="2410" w:type="dxa"/>
            <w:vAlign w:val="center"/>
            <w:hideMark/>
          </w:tcPr>
          <w:p w14:paraId="3A9458EC" w14:textId="77777777" w:rsidR="00E27AB4" w:rsidRPr="00FA0B28" w:rsidRDefault="00E27AB4" w:rsidP="00E27AB4">
            <w:pPr>
              <w:spacing w:line="240" w:lineRule="auto"/>
            </w:pPr>
            <w:r w:rsidRPr="00FA0B28">
              <w:t>Адрес учреждения</w:t>
            </w:r>
          </w:p>
        </w:tc>
        <w:tc>
          <w:tcPr>
            <w:tcW w:w="1276" w:type="dxa"/>
            <w:vAlign w:val="center"/>
            <w:hideMark/>
          </w:tcPr>
          <w:p w14:paraId="682429CD" w14:textId="77777777" w:rsidR="00E27AB4" w:rsidRPr="00FA0B28" w:rsidRDefault="00E27AB4" w:rsidP="00E27AB4">
            <w:pPr>
              <w:spacing w:line="240" w:lineRule="auto"/>
            </w:pPr>
            <w:r w:rsidRPr="00FA0B28">
              <w:t>Широта</w:t>
            </w:r>
          </w:p>
        </w:tc>
        <w:tc>
          <w:tcPr>
            <w:tcW w:w="1134" w:type="dxa"/>
            <w:vAlign w:val="center"/>
            <w:hideMark/>
          </w:tcPr>
          <w:p w14:paraId="4E649608" w14:textId="77777777" w:rsidR="00E27AB4" w:rsidRPr="00FA0B28" w:rsidRDefault="00E27AB4" w:rsidP="00E27AB4">
            <w:pPr>
              <w:spacing w:line="240" w:lineRule="auto"/>
            </w:pPr>
            <w:r w:rsidRPr="00FA0B28">
              <w:t>Долгота</w:t>
            </w:r>
          </w:p>
        </w:tc>
        <w:tc>
          <w:tcPr>
            <w:tcW w:w="2504" w:type="dxa"/>
            <w:vAlign w:val="center"/>
            <w:hideMark/>
          </w:tcPr>
          <w:p w14:paraId="03DC94B7" w14:textId="77777777" w:rsidR="00E27AB4" w:rsidRPr="00FA0B28" w:rsidRDefault="00E27AB4" w:rsidP="00E27AB4">
            <w:pPr>
              <w:spacing w:line="240" w:lineRule="auto"/>
            </w:pPr>
            <w:r w:rsidRPr="00FA0B28">
              <w:t>Полное наименование учреждения</w:t>
            </w:r>
          </w:p>
        </w:tc>
        <w:tc>
          <w:tcPr>
            <w:tcW w:w="1026" w:type="dxa"/>
            <w:vAlign w:val="center"/>
          </w:tcPr>
          <w:p w14:paraId="4041E1DC" w14:textId="77777777" w:rsidR="00E27AB4" w:rsidRPr="00FA0B28" w:rsidRDefault="00E27AB4" w:rsidP="00E27AB4">
            <w:pPr>
              <w:spacing w:line="240" w:lineRule="auto"/>
            </w:pPr>
            <w:r w:rsidRPr="00FA0B28">
              <w:rPr>
                <w:lang w:val="en-US"/>
              </w:rPr>
              <w:t>IP</w:t>
            </w:r>
            <w:r w:rsidRPr="00FA0B28">
              <w:t>-адреса АРМ</w:t>
            </w:r>
          </w:p>
        </w:tc>
        <w:tc>
          <w:tcPr>
            <w:tcW w:w="1148" w:type="dxa"/>
            <w:vAlign w:val="center"/>
          </w:tcPr>
          <w:p w14:paraId="3A82834C" w14:textId="77777777" w:rsidR="00E27AB4" w:rsidRPr="00FA0B28" w:rsidRDefault="00E27AB4" w:rsidP="00E27AB4">
            <w:pPr>
              <w:spacing w:line="240" w:lineRule="auto"/>
            </w:pPr>
            <w:r w:rsidRPr="00FA0B28">
              <w:t>Шлюз открытого сегмента</w:t>
            </w:r>
          </w:p>
        </w:tc>
        <w:tc>
          <w:tcPr>
            <w:tcW w:w="2220" w:type="dxa"/>
            <w:shd w:val="clear" w:color="auto" w:fill="auto"/>
          </w:tcPr>
          <w:p w14:paraId="3BF3D44D" w14:textId="77777777" w:rsidR="00E27AB4" w:rsidRPr="00FA0B28" w:rsidRDefault="00E27AB4" w:rsidP="00E27AB4">
            <w:pPr>
              <w:spacing w:line="240" w:lineRule="auto"/>
            </w:pPr>
            <w:r w:rsidRPr="00FA0B28">
              <w:t>Точка присоединения к ЕСПД порт №</w:t>
            </w:r>
          </w:p>
        </w:tc>
      </w:tr>
      <w:tr w:rsidR="00E27AB4" w:rsidRPr="00FA0B28" w14:paraId="4F6851A4" w14:textId="77777777" w:rsidTr="00EC661D">
        <w:trPr>
          <w:trHeight w:val="362"/>
        </w:trPr>
        <w:tc>
          <w:tcPr>
            <w:tcW w:w="562" w:type="dxa"/>
            <w:hideMark/>
          </w:tcPr>
          <w:p w14:paraId="505F6E63" w14:textId="77777777" w:rsidR="00E27AB4" w:rsidRPr="00FA0B28" w:rsidRDefault="00E27AB4" w:rsidP="00E27AB4">
            <w:pPr>
              <w:spacing w:line="240" w:lineRule="auto"/>
            </w:pPr>
            <w:r w:rsidRPr="00FA0B28">
              <w:t xml:space="preserve">1   </w:t>
            </w:r>
          </w:p>
        </w:tc>
        <w:tc>
          <w:tcPr>
            <w:tcW w:w="1560" w:type="dxa"/>
            <w:hideMark/>
          </w:tcPr>
          <w:p w14:paraId="781A9970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  <w:hideMark/>
          </w:tcPr>
          <w:p w14:paraId="2F7D56D9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  <w:hideMark/>
          </w:tcPr>
          <w:p w14:paraId="767991BB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  <w:hideMark/>
          </w:tcPr>
          <w:p w14:paraId="30D8970A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  <w:hideMark/>
          </w:tcPr>
          <w:p w14:paraId="002727E3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  <w:hideMark/>
          </w:tcPr>
          <w:p w14:paraId="7931ED5A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0B6B9740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3996365C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52B04588" w14:textId="77777777" w:rsidR="00E27AB4" w:rsidRPr="00FA0B28" w:rsidRDefault="00E27AB4" w:rsidP="00E27AB4">
            <w:pPr>
              <w:spacing w:after="160" w:line="259" w:lineRule="auto"/>
            </w:pPr>
          </w:p>
        </w:tc>
      </w:tr>
      <w:tr w:rsidR="00E27AB4" w:rsidRPr="00FA0B28" w14:paraId="06EE5A40" w14:textId="77777777" w:rsidTr="00EC661D">
        <w:trPr>
          <w:trHeight w:val="362"/>
        </w:trPr>
        <w:tc>
          <w:tcPr>
            <w:tcW w:w="562" w:type="dxa"/>
          </w:tcPr>
          <w:p w14:paraId="7010D53F" w14:textId="77777777" w:rsidR="00E27AB4" w:rsidRPr="00FA0B28" w:rsidRDefault="00E27AB4" w:rsidP="00E27AB4">
            <w:pPr>
              <w:spacing w:line="240" w:lineRule="auto"/>
            </w:pPr>
            <w:r w:rsidRPr="00FA0B28">
              <w:t>2</w:t>
            </w:r>
          </w:p>
        </w:tc>
        <w:tc>
          <w:tcPr>
            <w:tcW w:w="1560" w:type="dxa"/>
          </w:tcPr>
          <w:p w14:paraId="50D1B57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</w:tcPr>
          <w:p w14:paraId="182B7F8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</w:tcPr>
          <w:p w14:paraId="57C7599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</w:tcPr>
          <w:p w14:paraId="15C40A7C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</w:tcPr>
          <w:p w14:paraId="1CD305B9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</w:tcPr>
          <w:p w14:paraId="668F596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2465C466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6F2C39D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0EB3130C" w14:textId="77777777" w:rsidR="00E27AB4" w:rsidRPr="00FA0B28" w:rsidRDefault="00E27AB4" w:rsidP="00E27AB4">
            <w:pPr>
              <w:spacing w:after="160" w:line="259" w:lineRule="auto"/>
            </w:pPr>
          </w:p>
        </w:tc>
      </w:tr>
      <w:tr w:rsidR="00E27AB4" w:rsidRPr="00FA0B28" w14:paraId="7AE72E36" w14:textId="77777777" w:rsidTr="00EC661D">
        <w:trPr>
          <w:trHeight w:val="362"/>
        </w:trPr>
        <w:tc>
          <w:tcPr>
            <w:tcW w:w="562" w:type="dxa"/>
          </w:tcPr>
          <w:p w14:paraId="01090725" w14:textId="77777777" w:rsidR="00E27AB4" w:rsidRPr="00FA0B28" w:rsidRDefault="00E27AB4" w:rsidP="00E27AB4">
            <w:pPr>
              <w:spacing w:line="240" w:lineRule="auto"/>
              <w:rPr>
                <w:lang w:val="en-US"/>
              </w:rPr>
            </w:pPr>
            <w:r w:rsidRPr="00FA0B28">
              <w:rPr>
                <w:lang w:val="en-US"/>
              </w:rPr>
              <w:t>N</w:t>
            </w:r>
          </w:p>
        </w:tc>
        <w:tc>
          <w:tcPr>
            <w:tcW w:w="1560" w:type="dxa"/>
          </w:tcPr>
          <w:p w14:paraId="5263CB44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</w:tcPr>
          <w:p w14:paraId="5979CBB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</w:tcPr>
          <w:p w14:paraId="308912E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</w:tcPr>
          <w:p w14:paraId="15A6350E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</w:tcPr>
          <w:p w14:paraId="244E2278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</w:tcPr>
          <w:p w14:paraId="648D1AE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144DEA6F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0C2767FD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5ECD0935" w14:textId="77777777" w:rsidR="00E27AB4" w:rsidRPr="00FA0B28" w:rsidRDefault="00E27AB4" w:rsidP="00E27AB4">
            <w:pPr>
              <w:spacing w:after="160" w:line="259" w:lineRule="auto"/>
            </w:pPr>
          </w:p>
        </w:tc>
      </w:tr>
    </w:tbl>
    <w:p w14:paraId="11E4C668" w14:textId="77777777" w:rsidR="001C608A" w:rsidRPr="00FA0B28" w:rsidRDefault="001C608A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9C2FC4" w14:textId="3EF2B61D" w:rsidR="000969DD" w:rsidRDefault="000969DD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413E78" w14:textId="77777777" w:rsidR="00AB312B" w:rsidRPr="00FA0B28" w:rsidRDefault="00AB312B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417" w:tblpY="158"/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1F5384" w:rsidRPr="00FA0B28" w14:paraId="0DFC8B9E" w14:textId="77777777" w:rsidTr="001F5384">
        <w:trPr>
          <w:trHeight w:val="70"/>
        </w:trPr>
        <w:tc>
          <w:tcPr>
            <w:tcW w:w="7229" w:type="dxa"/>
            <w:hideMark/>
          </w:tcPr>
          <w:p w14:paraId="52E13D95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Исполнителя:</w:t>
            </w:r>
          </w:p>
        </w:tc>
        <w:tc>
          <w:tcPr>
            <w:tcW w:w="7229" w:type="dxa"/>
            <w:hideMark/>
          </w:tcPr>
          <w:p w14:paraId="26044CA1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Заказчика:</w:t>
            </w:r>
          </w:p>
        </w:tc>
      </w:tr>
      <w:tr w:rsidR="001F5384" w:rsidRPr="00FA0B28" w14:paraId="5E945118" w14:textId="77777777" w:rsidTr="001F5384">
        <w:trPr>
          <w:trHeight w:val="1068"/>
        </w:trPr>
        <w:tc>
          <w:tcPr>
            <w:tcW w:w="7229" w:type="dxa"/>
            <w:hideMark/>
          </w:tcPr>
          <w:p w14:paraId="2C84D8AF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7F797275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  <w:tc>
          <w:tcPr>
            <w:tcW w:w="7229" w:type="dxa"/>
            <w:hideMark/>
          </w:tcPr>
          <w:p w14:paraId="7128FE3E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4CAE8796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</w:tr>
      <w:tr w:rsidR="001F5384" w:rsidRPr="00FA0B28" w14:paraId="35F8F9CF" w14:textId="77777777" w:rsidTr="001F5384">
        <w:tc>
          <w:tcPr>
            <w:tcW w:w="7229" w:type="dxa"/>
            <w:hideMark/>
          </w:tcPr>
          <w:p w14:paraId="7AF7EA1F" w14:textId="77777777" w:rsidR="001F5384" w:rsidRPr="00FA0B28" w:rsidRDefault="001F5384" w:rsidP="001F5384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  <w:tc>
          <w:tcPr>
            <w:tcW w:w="7229" w:type="dxa"/>
            <w:hideMark/>
          </w:tcPr>
          <w:p w14:paraId="13DD9064" w14:textId="77777777" w:rsidR="001F5384" w:rsidRPr="00FA0B28" w:rsidRDefault="001F5384" w:rsidP="001F5384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</w:tr>
      <w:tr w:rsidR="001F5384" w:rsidRPr="00FA0B28" w14:paraId="62D41A67" w14:textId="77777777" w:rsidTr="001F5384">
        <w:tc>
          <w:tcPr>
            <w:tcW w:w="7229" w:type="dxa"/>
            <w:hideMark/>
          </w:tcPr>
          <w:p w14:paraId="2B945DDB" w14:textId="77777777" w:rsidR="001F5384" w:rsidRPr="00FA0B28" w:rsidRDefault="001F5384" w:rsidP="001F5384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(подпись)                           (И.О. фамилия)</w:t>
            </w:r>
          </w:p>
        </w:tc>
        <w:tc>
          <w:tcPr>
            <w:tcW w:w="7229" w:type="dxa"/>
            <w:hideMark/>
          </w:tcPr>
          <w:p w14:paraId="75E1645C" w14:textId="77777777" w:rsidR="001F5384" w:rsidRPr="00FA0B28" w:rsidRDefault="001F5384" w:rsidP="001F5384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 xml:space="preserve"> (подпись)                        (И.О. фамилия)</w:t>
            </w:r>
          </w:p>
        </w:tc>
      </w:tr>
      <w:tr w:rsidR="001F5384" w:rsidRPr="00FA0B28" w14:paraId="58855728" w14:textId="77777777" w:rsidTr="001F5384">
        <w:tc>
          <w:tcPr>
            <w:tcW w:w="7229" w:type="dxa"/>
            <w:hideMark/>
          </w:tcPr>
          <w:p w14:paraId="7E05BA5B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7229" w:type="dxa"/>
            <w:hideMark/>
          </w:tcPr>
          <w:p w14:paraId="3CCB2633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  <w:tr w:rsidR="001F5384" w:rsidRPr="00FA0B28" w14:paraId="68D846A2" w14:textId="77777777" w:rsidTr="001F5384">
        <w:trPr>
          <w:trHeight w:val="70"/>
        </w:trPr>
        <w:tc>
          <w:tcPr>
            <w:tcW w:w="7229" w:type="dxa"/>
            <w:hideMark/>
          </w:tcPr>
          <w:p w14:paraId="0E6D7133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7229" w:type="dxa"/>
            <w:hideMark/>
          </w:tcPr>
          <w:p w14:paraId="179C78F0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1F5384" w:rsidRPr="00FA0B28" w14:paraId="6F65F3AA" w14:textId="77777777" w:rsidTr="001F5384">
        <w:trPr>
          <w:trHeight w:val="70"/>
        </w:trPr>
        <w:tc>
          <w:tcPr>
            <w:tcW w:w="7229" w:type="dxa"/>
          </w:tcPr>
          <w:p w14:paraId="4C1A9E93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3442528E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384" w:rsidRPr="00FA0B28" w14:paraId="497EE846" w14:textId="77777777" w:rsidTr="001F5384">
        <w:trPr>
          <w:trHeight w:val="70"/>
        </w:trPr>
        <w:tc>
          <w:tcPr>
            <w:tcW w:w="7229" w:type="dxa"/>
          </w:tcPr>
          <w:p w14:paraId="3541B80B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3E5E6E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34B97309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384" w:rsidRPr="00FA0B28" w14:paraId="5D2F6DE3" w14:textId="77777777" w:rsidTr="00CD0B06">
        <w:trPr>
          <w:trHeight w:val="70"/>
        </w:trPr>
        <w:tc>
          <w:tcPr>
            <w:tcW w:w="7229" w:type="dxa"/>
            <w:hideMark/>
          </w:tcPr>
          <w:p w14:paraId="24A1B4A0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____________________________:</w:t>
            </w:r>
          </w:p>
        </w:tc>
        <w:tc>
          <w:tcPr>
            <w:tcW w:w="7229" w:type="dxa"/>
            <w:hideMark/>
          </w:tcPr>
          <w:p w14:paraId="6A9B26E1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________________________:</w:t>
            </w:r>
          </w:p>
        </w:tc>
      </w:tr>
      <w:tr w:rsidR="001F5384" w:rsidRPr="00FA0B28" w14:paraId="7B4EEC05" w14:textId="77777777" w:rsidTr="00CD0B06">
        <w:trPr>
          <w:trHeight w:val="1068"/>
        </w:trPr>
        <w:tc>
          <w:tcPr>
            <w:tcW w:w="7229" w:type="dxa"/>
            <w:hideMark/>
          </w:tcPr>
          <w:p w14:paraId="7F9789BC" w14:textId="77777777" w:rsidR="001F5384" w:rsidRPr="00FA0B28" w:rsidRDefault="001F5384" w:rsidP="00CD0B06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738BDD31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  <w:tc>
          <w:tcPr>
            <w:tcW w:w="7229" w:type="dxa"/>
            <w:hideMark/>
          </w:tcPr>
          <w:p w14:paraId="57B19038" w14:textId="77777777" w:rsidR="001F5384" w:rsidRPr="00FA0B28" w:rsidRDefault="001F5384" w:rsidP="00CD0B06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51F69214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</w:tr>
      <w:tr w:rsidR="001F5384" w:rsidRPr="00FA0B28" w14:paraId="5BE1EB20" w14:textId="77777777" w:rsidTr="00CD0B06">
        <w:tc>
          <w:tcPr>
            <w:tcW w:w="7229" w:type="dxa"/>
            <w:hideMark/>
          </w:tcPr>
          <w:p w14:paraId="1DC16518" w14:textId="77777777" w:rsidR="001F5384" w:rsidRPr="00FA0B28" w:rsidRDefault="001F5384" w:rsidP="00CD0B06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  <w:tc>
          <w:tcPr>
            <w:tcW w:w="7229" w:type="dxa"/>
            <w:hideMark/>
          </w:tcPr>
          <w:p w14:paraId="1F500524" w14:textId="77777777" w:rsidR="001F5384" w:rsidRPr="00FA0B28" w:rsidRDefault="001F5384" w:rsidP="00CD0B06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</w:tr>
      <w:tr w:rsidR="001F5384" w:rsidRPr="00FA0B28" w14:paraId="0D5A4FA3" w14:textId="77777777" w:rsidTr="00CD0B06">
        <w:tc>
          <w:tcPr>
            <w:tcW w:w="7229" w:type="dxa"/>
            <w:hideMark/>
          </w:tcPr>
          <w:p w14:paraId="05061B8C" w14:textId="77777777" w:rsidR="001F5384" w:rsidRPr="00FA0B28" w:rsidRDefault="001F5384" w:rsidP="00CD0B06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(подпись)                           (И.О. фамилия)</w:t>
            </w:r>
          </w:p>
        </w:tc>
        <w:tc>
          <w:tcPr>
            <w:tcW w:w="7229" w:type="dxa"/>
            <w:hideMark/>
          </w:tcPr>
          <w:p w14:paraId="565B7312" w14:textId="77777777" w:rsidR="001F5384" w:rsidRPr="00FA0B28" w:rsidRDefault="001F5384" w:rsidP="00CD0B06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 xml:space="preserve"> (подпись)                        (И.О. фамилия)</w:t>
            </w:r>
          </w:p>
        </w:tc>
      </w:tr>
      <w:tr w:rsidR="001F5384" w:rsidRPr="00FA0B28" w14:paraId="4A1FFA5B" w14:textId="77777777" w:rsidTr="00CD0B06">
        <w:tc>
          <w:tcPr>
            <w:tcW w:w="7229" w:type="dxa"/>
            <w:hideMark/>
          </w:tcPr>
          <w:p w14:paraId="5CADC860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7229" w:type="dxa"/>
            <w:hideMark/>
          </w:tcPr>
          <w:p w14:paraId="11ECF281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  <w:tr w:rsidR="001F5384" w:rsidRPr="00FA0B28" w14:paraId="70BB74FE" w14:textId="77777777" w:rsidTr="00CD0B06">
        <w:trPr>
          <w:trHeight w:val="70"/>
        </w:trPr>
        <w:tc>
          <w:tcPr>
            <w:tcW w:w="7229" w:type="dxa"/>
            <w:hideMark/>
          </w:tcPr>
          <w:p w14:paraId="47D45770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7229" w:type="dxa"/>
            <w:hideMark/>
          </w:tcPr>
          <w:p w14:paraId="382B507C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1F5384" w:rsidRPr="00FA0B28" w14:paraId="0ABD7303" w14:textId="77777777" w:rsidTr="00CD0B06">
        <w:trPr>
          <w:trHeight w:val="70"/>
        </w:trPr>
        <w:tc>
          <w:tcPr>
            <w:tcW w:w="7229" w:type="dxa"/>
          </w:tcPr>
          <w:p w14:paraId="62842D35" w14:textId="77777777" w:rsidR="001F5384" w:rsidRPr="00FA0B28" w:rsidRDefault="001F5384" w:rsidP="00CD0B06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03C72AB1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0F20219" w14:textId="79C47E57" w:rsidR="001F5384" w:rsidRDefault="001F5384" w:rsidP="00DD6D90">
      <w:pPr>
        <w:spacing w:before="120" w:after="12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r w:rsidRPr="00FA0B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14:paraId="022FC83E" w14:textId="0E4D605B" w:rsidR="00620190" w:rsidRDefault="00620190" w:rsidP="00DD6D90">
      <w:pPr>
        <w:spacing w:before="120" w:after="12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764273" w14:textId="77777777" w:rsidR="00620190" w:rsidRPr="00FA0B28" w:rsidRDefault="00620190" w:rsidP="00DD6D90">
      <w:pPr>
        <w:spacing w:before="120" w:after="120"/>
        <w:ind w:firstLine="708"/>
        <w:contextualSpacing/>
        <w:jc w:val="both"/>
        <w:rPr>
          <w:lang w:val="en-US"/>
        </w:rPr>
      </w:pPr>
      <w:bookmarkStart w:id="0" w:name="_GoBack"/>
      <w:bookmarkEnd w:id="0"/>
    </w:p>
    <w:tbl>
      <w:tblPr>
        <w:tblW w:w="4950" w:type="pct"/>
        <w:tblLook w:val="0000" w:firstRow="0" w:lastRow="0" w:firstColumn="0" w:lastColumn="0" w:noHBand="0" w:noVBand="0"/>
      </w:tblPr>
      <w:tblGrid>
        <w:gridCol w:w="6769"/>
        <w:gridCol w:w="647"/>
        <w:gridCol w:w="6868"/>
      </w:tblGrid>
      <w:tr w:rsidR="000E5F3A" w:rsidRPr="000214D2" w14:paraId="583428AD" w14:textId="77777777" w:rsidTr="000E5F3A">
        <w:trPr>
          <w:trHeight w:val="1128"/>
        </w:trPr>
        <w:tc>
          <w:tcPr>
            <w:tcW w:w="6769" w:type="dxa"/>
            <w:shd w:val="clear" w:color="auto" w:fill="auto"/>
          </w:tcPr>
          <w:p w14:paraId="2346D11B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6ED0AB4F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5648DFDF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44C156B0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8276E43" w14:textId="77777777" w:rsidR="000E5F3A" w:rsidRPr="00CC29F4" w:rsidRDefault="000E5F3A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BDCF64" w14:textId="77777777" w:rsidR="000E5F3A" w:rsidRPr="00CC29F4" w:rsidRDefault="000E5F3A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lang w:eastAsia="ru-RU"/>
              </w:rPr>
              <w:t>________________ / Д.М. Ким /</w:t>
            </w:r>
          </w:p>
          <w:p w14:paraId="2BC9FB02" w14:textId="00BCFE5A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14:paraId="7EAF40BB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68" w:type="dxa"/>
            <w:shd w:val="clear" w:color="auto" w:fill="auto"/>
          </w:tcPr>
          <w:p w14:paraId="2453514D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743EDC34" w14:textId="77777777" w:rsidR="00514639" w:rsidRPr="00514639" w:rsidRDefault="00514639" w:rsidP="0051463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639">
              <w:rPr>
                <w:rFonts w:ascii="Times New Roman" w:eastAsia="Times New Roman" w:hAnsi="Times New Roman" w:cs="Times New Roman"/>
                <w:b/>
                <w:lang w:eastAsia="ru-RU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2A9299B9" w14:textId="77777777" w:rsidR="00514639" w:rsidRPr="00514639" w:rsidRDefault="00514639" w:rsidP="0051463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5201829" w14:textId="77777777" w:rsidR="00514639" w:rsidRPr="00514639" w:rsidRDefault="00514639" w:rsidP="0051463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64B8325" w14:textId="77777777" w:rsidR="00514639" w:rsidRPr="00514639" w:rsidRDefault="00514639" w:rsidP="0051463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4639">
              <w:rPr>
                <w:rFonts w:ascii="Times New Roman" w:eastAsia="Times New Roman" w:hAnsi="Times New Roman" w:cs="Times New Roman"/>
                <w:lang w:eastAsia="ru-RU"/>
              </w:rPr>
              <w:t>___________________ /В.В. Ермаков/</w:t>
            </w:r>
          </w:p>
          <w:p w14:paraId="58448877" w14:textId="185F7E2E" w:rsidR="000E5F3A" w:rsidRPr="00CC29F4" w:rsidRDefault="000E5F3A" w:rsidP="0051463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14D8BFA" w14:textId="77777777" w:rsidR="00DD6D90" w:rsidRDefault="00DD6D90" w:rsidP="00DD6D90"/>
    <w:sectPr w:rsidR="00DD6D90" w:rsidSect="00837167">
      <w:footerReference w:type="default" r:id="rId6"/>
      <w:pgSz w:w="16838" w:h="11906" w:orient="landscape"/>
      <w:pgMar w:top="568" w:right="1134" w:bottom="851" w:left="1276" w:header="708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B6A98" w14:textId="77777777" w:rsidR="00001711" w:rsidRDefault="00001711" w:rsidP="00747738">
      <w:pPr>
        <w:spacing w:after="0" w:line="240" w:lineRule="auto"/>
      </w:pPr>
      <w:r>
        <w:separator/>
      </w:r>
    </w:p>
  </w:endnote>
  <w:endnote w:type="continuationSeparator" w:id="0">
    <w:p w14:paraId="04313005" w14:textId="77777777" w:rsidR="00001711" w:rsidRDefault="00001711" w:rsidP="00747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5022031"/>
      <w:docPartObj>
        <w:docPartGallery w:val="Page Numbers (Bottom of Page)"/>
        <w:docPartUnique/>
      </w:docPartObj>
    </w:sdtPr>
    <w:sdtEndPr/>
    <w:sdtContent>
      <w:p w14:paraId="1CE2B6A0" w14:textId="7EF5C2AB" w:rsidR="00747738" w:rsidRDefault="0074773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190">
          <w:rPr>
            <w:noProof/>
          </w:rPr>
          <w:t>4</w:t>
        </w:r>
        <w:r>
          <w:fldChar w:fldCharType="end"/>
        </w:r>
      </w:p>
    </w:sdtContent>
  </w:sdt>
  <w:p w14:paraId="6DDA1CB0" w14:textId="77777777" w:rsidR="00747738" w:rsidRDefault="0074773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AAF45" w14:textId="77777777" w:rsidR="00001711" w:rsidRDefault="00001711" w:rsidP="00747738">
      <w:pPr>
        <w:spacing w:after="0" w:line="240" w:lineRule="auto"/>
      </w:pPr>
      <w:r>
        <w:separator/>
      </w:r>
    </w:p>
  </w:footnote>
  <w:footnote w:type="continuationSeparator" w:id="0">
    <w:p w14:paraId="727A8188" w14:textId="77777777" w:rsidR="00001711" w:rsidRDefault="00001711" w:rsidP="00747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D90"/>
    <w:rsid w:val="00001711"/>
    <w:rsid w:val="000200E2"/>
    <w:rsid w:val="0003129B"/>
    <w:rsid w:val="0005138E"/>
    <w:rsid w:val="000969DD"/>
    <w:rsid w:val="000A0C4A"/>
    <w:rsid w:val="000C568B"/>
    <w:rsid w:val="000E5F3A"/>
    <w:rsid w:val="00111242"/>
    <w:rsid w:val="00117DF4"/>
    <w:rsid w:val="001C608A"/>
    <w:rsid w:val="001F5384"/>
    <w:rsid w:val="0023554D"/>
    <w:rsid w:val="002C00E0"/>
    <w:rsid w:val="002E3DB3"/>
    <w:rsid w:val="00391405"/>
    <w:rsid w:val="003D1679"/>
    <w:rsid w:val="00427159"/>
    <w:rsid w:val="00461DBE"/>
    <w:rsid w:val="00466DB3"/>
    <w:rsid w:val="00497670"/>
    <w:rsid w:val="004C1E90"/>
    <w:rsid w:val="004F084E"/>
    <w:rsid w:val="00514639"/>
    <w:rsid w:val="0053130A"/>
    <w:rsid w:val="005D291E"/>
    <w:rsid w:val="005D4739"/>
    <w:rsid w:val="00620190"/>
    <w:rsid w:val="00620E71"/>
    <w:rsid w:val="0063362B"/>
    <w:rsid w:val="00652534"/>
    <w:rsid w:val="006D72BC"/>
    <w:rsid w:val="0070217A"/>
    <w:rsid w:val="00731757"/>
    <w:rsid w:val="007412B1"/>
    <w:rsid w:val="00747738"/>
    <w:rsid w:val="007D15D5"/>
    <w:rsid w:val="007F43FA"/>
    <w:rsid w:val="00837167"/>
    <w:rsid w:val="008951FA"/>
    <w:rsid w:val="008B4686"/>
    <w:rsid w:val="0095772B"/>
    <w:rsid w:val="009D70F5"/>
    <w:rsid w:val="00A06430"/>
    <w:rsid w:val="00A343F2"/>
    <w:rsid w:val="00A62743"/>
    <w:rsid w:val="00AB312B"/>
    <w:rsid w:val="00AD1FF2"/>
    <w:rsid w:val="00B878D7"/>
    <w:rsid w:val="00BA0B27"/>
    <w:rsid w:val="00BD078E"/>
    <w:rsid w:val="00BD0BAE"/>
    <w:rsid w:val="00C73E30"/>
    <w:rsid w:val="00C7706B"/>
    <w:rsid w:val="00CB63FB"/>
    <w:rsid w:val="00CC29F4"/>
    <w:rsid w:val="00D27DB1"/>
    <w:rsid w:val="00D76409"/>
    <w:rsid w:val="00D80B58"/>
    <w:rsid w:val="00DC09ED"/>
    <w:rsid w:val="00DD6D90"/>
    <w:rsid w:val="00E2481D"/>
    <w:rsid w:val="00E27AB4"/>
    <w:rsid w:val="00E3104E"/>
    <w:rsid w:val="00EC207E"/>
    <w:rsid w:val="00EC661D"/>
    <w:rsid w:val="00ED269B"/>
    <w:rsid w:val="00FA0B28"/>
    <w:rsid w:val="00FB0553"/>
    <w:rsid w:val="00FB45CE"/>
    <w:rsid w:val="00FD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6ACF7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D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4"/>
    <w:uiPriority w:val="34"/>
    <w:qFormat/>
    <w:rsid w:val="00DD6D90"/>
    <w:pPr>
      <w:ind w:left="720"/>
      <w:contextualSpacing/>
    </w:pPr>
  </w:style>
  <w:style w:type="character" w:customStyle="1" w:styleId="a4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3"/>
    <w:uiPriority w:val="34"/>
    <w:locked/>
    <w:rsid w:val="00DD6D90"/>
  </w:style>
  <w:style w:type="paragraph" w:customStyle="1" w:styleId="Default">
    <w:name w:val="Default"/>
    <w:qFormat/>
    <w:rsid w:val="00DD6D90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FB4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C0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00E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47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738"/>
  </w:style>
  <w:style w:type="paragraph" w:styleId="aa">
    <w:name w:val="footer"/>
    <w:basedOn w:val="a"/>
    <w:link w:val="ab"/>
    <w:uiPriority w:val="99"/>
    <w:unhideWhenUsed/>
    <w:rsid w:val="00747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ipp000@mail.ru</cp:lastModifiedBy>
  <cp:revision>5</cp:revision>
  <cp:lastPrinted>2021-07-20T09:26:00Z</cp:lastPrinted>
  <dcterms:created xsi:type="dcterms:W3CDTF">2022-12-22T09:49:00Z</dcterms:created>
  <dcterms:modified xsi:type="dcterms:W3CDTF">2023-08-26T07:28:00Z</dcterms:modified>
</cp:coreProperties>
</file>